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64" w:rsidRPr="00053542" w:rsidRDefault="00B86F64" w:rsidP="00B86F64">
      <w:pPr>
        <w:jc w:val="center"/>
        <w:rPr>
          <w:b/>
          <w:sz w:val="24"/>
          <w:szCs w:val="24"/>
        </w:rPr>
      </w:pPr>
      <w:del w:id="0" w:author="Shaun" w:date="2014-06-27T15:51:00Z">
        <w:r w:rsidRPr="00053542" w:rsidDel="00461C71">
          <w:rPr>
            <w:b/>
            <w:sz w:val="24"/>
            <w:szCs w:val="24"/>
          </w:rPr>
          <w:delText xml:space="preserve">ShareIn </w:delText>
        </w:r>
        <w:r w:rsidR="00D110B7" w:rsidDel="00461C71">
          <w:rPr>
            <w:b/>
            <w:sz w:val="24"/>
            <w:szCs w:val="24"/>
          </w:rPr>
          <w:delText xml:space="preserve">brings equity crowdfunding to </w:delText>
        </w:r>
        <w:r w:rsidR="00087044" w:rsidDel="00461C71">
          <w:rPr>
            <w:b/>
            <w:sz w:val="24"/>
            <w:szCs w:val="24"/>
          </w:rPr>
          <w:delText>all UK citizens</w:delText>
        </w:r>
        <w:r w:rsidRPr="00053542" w:rsidDel="00461C71">
          <w:rPr>
            <w:b/>
            <w:sz w:val="24"/>
            <w:szCs w:val="24"/>
          </w:rPr>
          <w:delText xml:space="preserve"> </w:delText>
        </w:r>
      </w:del>
      <w:ins w:id="1" w:author="Shaun" w:date="2014-06-27T15:51:00Z">
        <w:r w:rsidR="00461C71">
          <w:rPr>
            <w:b/>
            <w:sz w:val="24"/>
            <w:szCs w:val="24"/>
          </w:rPr>
          <w:t>Flexpansion launches on ShareIn, first FCA-approved equity crowdfunding platform in Scotland</w:t>
        </w:r>
      </w:ins>
    </w:p>
    <w:p w:rsidR="00B86F64" w:rsidRDefault="00461C71" w:rsidP="00B86F64">
      <w:pPr>
        <w:jc w:val="center"/>
        <w:rPr>
          <w:i/>
        </w:rPr>
      </w:pPr>
      <w:r>
        <w:rPr>
          <w:i/>
        </w:rPr>
        <w:t>Flexpansion launches funding drive on Scottish equity crowdfunding platform with FCA approval</w:t>
      </w:r>
    </w:p>
    <w:p w:rsidR="00BF2A8B" w:rsidRDefault="00B86F64" w:rsidP="00BF2A8B">
      <w:pPr>
        <w:pStyle w:val="NoSpacing"/>
      </w:pPr>
      <w:r w:rsidRPr="00894FBB">
        <w:rPr>
          <w:b/>
        </w:rPr>
        <w:t xml:space="preserve">Edinburgh, UK – </w:t>
      </w:r>
      <w:r w:rsidR="00D110B7">
        <w:rPr>
          <w:b/>
        </w:rPr>
        <w:t>Ju</w:t>
      </w:r>
      <w:bookmarkStart w:id="2" w:name="_GoBack"/>
      <w:bookmarkEnd w:id="2"/>
      <w:r w:rsidR="00970ADF">
        <w:rPr>
          <w:b/>
        </w:rPr>
        <w:t>ly 1st</w:t>
      </w:r>
      <w:del w:id="3" w:author="jude cook" w:date="2014-06-24T17:48:00Z">
        <w:r w:rsidR="00D110B7" w:rsidDel="00D4276D">
          <w:rPr>
            <w:b/>
          </w:rPr>
          <w:delText>4</w:delText>
        </w:r>
      </w:del>
      <w:r w:rsidR="00D110B7">
        <w:rPr>
          <w:b/>
        </w:rPr>
        <w:t>, 2014</w:t>
      </w:r>
      <w:r w:rsidRPr="00894FBB">
        <w:rPr>
          <w:b/>
        </w:rPr>
        <w:t xml:space="preserve"> – </w:t>
      </w:r>
      <w:hyperlink r:id="rId7" w:history="1">
        <w:r w:rsidR="00461C71">
          <w:rPr>
            <w:rStyle w:val="Hyperlink"/>
            <w:b/>
            <w:color w:val="31849B" w:themeColor="accent5" w:themeShade="BF"/>
          </w:rPr>
          <w:t>Flexpansion</w:t>
        </w:r>
      </w:hyperlink>
      <w:r>
        <w:t xml:space="preserve">, </w:t>
      </w:r>
      <w:r w:rsidR="00461C71">
        <w:t>a University of Edinburgh spin-out, has just launched on newly-FCA-authorised Scottish equity cr</w:t>
      </w:r>
      <w:r w:rsidR="00BF2A8B">
        <w:t>owdfunding platform ShareIn.com</w:t>
      </w:r>
      <w:r w:rsidR="00461C71">
        <w:t xml:space="preserve">. Financial Conduct Authority approval opens up the opportunity to </w:t>
      </w:r>
      <w:r w:rsidR="00BF2A8B">
        <w:t>everyone, whilst most equity crowdfunding sites are restricted to High Net Worth Individuals and sophisticated investors</w:t>
      </w:r>
      <w:r w:rsidR="00461C71">
        <w:t xml:space="preserve">. </w:t>
      </w:r>
      <w:r w:rsidR="00BF2A8B">
        <w:t>With</w:t>
      </w:r>
      <w:r w:rsidR="00461C71">
        <w:t xml:space="preserve"> a minimum investment of</w:t>
      </w:r>
      <w:r w:rsidR="00BF2A8B">
        <w:t xml:space="preserve"> just</w:t>
      </w:r>
      <w:r w:rsidR="00461C71">
        <w:t xml:space="preserve"> £10, the company is looking to bring in a large number of small investors who will not only have a stake in the company's future but also become informal ambassadors for it</w:t>
      </w:r>
      <w:r w:rsidR="00BF2A8B">
        <w:t>s industry-leading</w:t>
      </w:r>
      <w:r w:rsidR="00970ADF">
        <w:t xml:space="preserve"> software</w:t>
      </w:r>
      <w:r w:rsidR="00461C71">
        <w:t>.</w:t>
      </w:r>
    </w:p>
    <w:p w:rsidR="00970ADF" w:rsidRDefault="00970ADF" w:rsidP="00BF2A8B">
      <w:pPr>
        <w:pStyle w:val="NoSpacing"/>
      </w:pPr>
    </w:p>
    <w:p w:rsidR="00970ADF" w:rsidRDefault="00970ADF" w:rsidP="00BF2A8B">
      <w:pPr>
        <w:pStyle w:val="NoSpacing"/>
      </w:pPr>
      <w:r>
        <w:t xml:space="preserve">Touchscreens are everywhere, but slow text entry is their Achilles' heel. Flexpansion’s </w:t>
      </w:r>
      <w:r w:rsidR="000654AD">
        <w:t>Fast Forward Typing</w:t>
      </w:r>
      <w:r>
        <w:t xml:space="preserve"> doubles speed &amp; productivity for expensive professionals when mobile, by</w:t>
      </w:r>
    </w:p>
    <w:p w:rsidR="00BF2A8B" w:rsidRDefault="00970ADF" w:rsidP="00BF2A8B">
      <w:pPr>
        <w:pStyle w:val="NoSpacing"/>
      </w:pPr>
      <w:r>
        <w:t>bringing</w:t>
      </w:r>
      <w:r w:rsidR="00BF2A8B">
        <w:t xml:space="preserve"> advanced word-prediction, autocorrect and, uniquely, automatic expansion of all shorthand ('txt-</w:t>
      </w:r>
      <w:proofErr w:type="spellStart"/>
      <w:r w:rsidR="00BF2A8B">
        <w:t>spk</w:t>
      </w:r>
      <w:proofErr w:type="spellEnd"/>
      <w:r w:rsidR="00BF2A8B">
        <w:t xml:space="preserve">'-style) into full with no need for any training. It is aimed squarely at </w:t>
      </w:r>
      <w:r>
        <w:t>specialist</w:t>
      </w:r>
      <w:r w:rsidR="00BF2A8B">
        <w:t xml:space="preserve"> </w:t>
      </w:r>
      <w:r>
        <w:t>use of</w:t>
      </w:r>
      <w:r w:rsidR="00BF2A8B">
        <w:t xml:space="preserve"> tablets in fields such as medicine, law, oil &amp; gas and indeed anywhere with long, hard-to-type terminology, where Flexpansion dramatically reduces the number of keystrokes needed. With quarter of a billion tablet sales predicted this year, expected to double in 3 years, the company predicts large global markets.</w:t>
      </w:r>
      <w:r w:rsidR="00BF2A8B">
        <w:br/>
      </w:r>
      <w:r w:rsidR="00BF2A8B">
        <w:br/>
        <w:t>Founder Dr Tim Willis is very excited at the chance to be backed by an army of armchair Dragons: "We are up against some big competitors such as London-based SwiftKey, however we have the advantage of a great, highly-rated product, developed by a team of Edinburgh</w:t>
      </w:r>
      <w:r>
        <w:t xml:space="preserve"> University</w:t>
      </w:r>
      <w:r w:rsidR="00BF2A8B">
        <w:t xml:space="preserve"> Informatics PhDs, combined with vastly-lower overheads and a lean attitude. We have bootstrapped this company with the support of the city's thriving tech startup community and are ready for rapid growth.</w:t>
      </w:r>
      <w:r w:rsidR="00BF2A8B">
        <w:br/>
      </w:r>
      <w:r w:rsidR="00BF2A8B">
        <w:br/>
        <w:t>Jude Cook, chief executive of ShareIn, said: "For sites that do not have full FCA authorisation, the only option for ordinary people to invest is to agree to classify themselves as a professional client. We are very excited to be one of the few UK equity crowdfunding sites to offer true crowd investment, ensuring that we help keep the crowd in crowdfunding."</w:t>
      </w:r>
      <w:r w:rsidR="00BF2A8B">
        <w:br/>
        <w:t>Billed as “TED with an invest button”, in a reference to the hugely successful thought-leadership and innovation conference series, ShareIn is designed specifically to provide equity investment from £40,000 to £1m for inspirational UK companies looking to change the world through innovation, engineering and science.</w:t>
      </w:r>
    </w:p>
    <w:p w:rsidR="00BF2A8B" w:rsidRDefault="00BF2A8B" w:rsidP="00BF2A8B">
      <w:pPr>
        <w:pStyle w:val="NoSpacing"/>
      </w:pPr>
      <w:r>
        <w:br/>
        <w:t>With ShareIn, equity investors get a share in the future success of a technology company they believe in. In addition to the potential future reward that can be gained by owning shares in a start-up company, UK Government tax breaks can reduce investment risk by more than 70%.</w:t>
      </w:r>
    </w:p>
    <w:p w:rsidR="00BF2A8B" w:rsidRDefault="00BF2A8B" w:rsidP="00BF2A8B">
      <w:pPr>
        <w:pStyle w:val="NoSpacing"/>
      </w:pPr>
    </w:p>
    <w:p w:rsidR="00F61800" w:rsidRPr="00BF2A8B" w:rsidRDefault="00BF2A8B" w:rsidP="00BF2A8B">
      <w:pPr>
        <w:pStyle w:val="NoSpacing"/>
      </w:pPr>
      <w:r>
        <w:rPr>
          <w:b/>
          <w:lang w:val="en-US"/>
        </w:rPr>
        <w:t xml:space="preserve">Note to editors: </w:t>
      </w:r>
      <w:r>
        <w:rPr>
          <w:lang w:val="en-US"/>
        </w:rPr>
        <w:t xml:space="preserve">Press pack available at </w:t>
      </w:r>
      <w:hyperlink r:id="rId8" w:history="1">
        <w:r w:rsidRPr="00390A9E">
          <w:rPr>
            <w:rStyle w:val="Hyperlink"/>
            <w:lang w:val="en-US"/>
          </w:rPr>
          <w:t>http://www.flexpansion.com/media.html</w:t>
        </w:r>
      </w:hyperlink>
      <w:r>
        <w:rPr>
          <w:lang w:val="en-US"/>
        </w:rPr>
        <w:t xml:space="preserve">; CEO available for comment.  </w:t>
      </w:r>
    </w:p>
    <w:p w:rsidR="00BF2A8B" w:rsidRDefault="00BF2A8B" w:rsidP="00BF2A8B">
      <w:pPr>
        <w:pStyle w:val="NoSpacing"/>
        <w:rPr>
          <w:b/>
          <w:lang w:val="en-US"/>
        </w:rPr>
      </w:pPr>
    </w:p>
    <w:p w:rsidR="00F61800" w:rsidRPr="00BF2A8B" w:rsidRDefault="00F61800" w:rsidP="00BF2A8B">
      <w:pPr>
        <w:pStyle w:val="NoSpacing"/>
        <w:rPr>
          <w:b/>
          <w:lang w:val="en-US"/>
        </w:rPr>
      </w:pPr>
      <w:r w:rsidRPr="00BF2A8B">
        <w:rPr>
          <w:b/>
          <w:lang w:val="en-US"/>
        </w:rPr>
        <w:t>For more information, contact:</w:t>
      </w:r>
    </w:p>
    <w:p w:rsidR="00BF2A8B" w:rsidRDefault="00BF2A8B" w:rsidP="00BF2A8B">
      <w:pPr>
        <w:pStyle w:val="NoSpacing"/>
        <w:rPr>
          <w:lang w:val="en-US"/>
        </w:rPr>
      </w:pPr>
      <w:r>
        <w:rPr>
          <w:lang w:val="en-US"/>
        </w:rPr>
        <w:t>Dr Tim Willis</w:t>
      </w:r>
    </w:p>
    <w:p w:rsidR="00FD1B7A" w:rsidRPr="00BF2A8B" w:rsidRDefault="00BF2A8B" w:rsidP="00BF2A8B">
      <w:pPr>
        <w:pStyle w:val="NoSpacing"/>
        <w:rPr>
          <w:lang w:val="en-US"/>
        </w:rPr>
      </w:pPr>
      <w:r>
        <w:rPr>
          <w:lang w:val="en-US"/>
        </w:rPr>
        <w:t>CEO, Flexpansion</w:t>
      </w:r>
      <w:r w:rsidR="00970ADF">
        <w:rPr>
          <w:lang w:val="en-US"/>
        </w:rPr>
        <w:t xml:space="preserve"> Ltd., Edinburgh</w:t>
      </w:r>
      <w:r w:rsidR="00F61800" w:rsidRPr="001F7C68">
        <w:rPr>
          <w:lang w:val="en-US"/>
        </w:rPr>
        <w:br/>
        <w:t xml:space="preserve">Tel: +44 </w:t>
      </w:r>
      <w:r>
        <w:rPr>
          <w:lang w:val="en-US"/>
        </w:rPr>
        <w:t>7714 759 035</w:t>
      </w:r>
      <w:r w:rsidR="00F61800" w:rsidRPr="001F7C68">
        <w:rPr>
          <w:lang w:val="en-US"/>
        </w:rPr>
        <w:br/>
        <w:t xml:space="preserve">Email: </w:t>
      </w:r>
      <w:hyperlink r:id="rId9" w:history="1">
        <w:r w:rsidRPr="00BF2A8B">
          <w:rPr>
            <w:rStyle w:val="Hyperlink"/>
            <w:color w:val="31849B" w:themeColor="accent5" w:themeShade="BF"/>
            <w:lang w:val="en-US"/>
          </w:rPr>
          <w:t>tim@flexpansion.com</w:t>
        </w:r>
      </w:hyperlink>
    </w:p>
    <w:sectPr w:rsidR="00FD1B7A" w:rsidRPr="00BF2A8B" w:rsidSect="00DE18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3FA" w:rsidRDefault="003123FA" w:rsidP="003F13DE">
      <w:pPr>
        <w:spacing w:after="0" w:line="240" w:lineRule="auto"/>
      </w:pPr>
      <w:r>
        <w:separator/>
      </w:r>
    </w:p>
  </w:endnote>
  <w:endnote w:type="continuationSeparator" w:id="0">
    <w:p w:rsidR="003123FA" w:rsidRDefault="003123FA" w:rsidP="003F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3FA" w:rsidRDefault="003123FA" w:rsidP="003F13DE">
      <w:pPr>
        <w:spacing w:after="0" w:line="240" w:lineRule="auto"/>
      </w:pPr>
      <w:r>
        <w:separator/>
      </w:r>
    </w:p>
  </w:footnote>
  <w:footnote w:type="continuationSeparator" w:id="0">
    <w:p w:rsidR="003123FA" w:rsidRDefault="003123FA" w:rsidP="003F1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A63"/>
    <w:multiLevelType w:val="multilevel"/>
    <w:tmpl w:val="D2BA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2C7E6D"/>
    <w:multiLevelType w:val="multilevel"/>
    <w:tmpl w:val="1A929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A50BA2"/>
    <w:multiLevelType w:val="hybridMultilevel"/>
    <w:tmpl w:val="DC682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07F12"/>
    <w:multiLevelType w:val="hybridMultilevel"/>
    <w:tmpl w:val="57002A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de cook">
    <w15:presenceInfo w15:providerId="Windows Live" w15:userId="3eec06774d0d67c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F64"/>
    <w:rsid w:val="00022A3D"/>
    <w:rsid w:val="00053542"/>
    <w:rsid w:val="000536FA"/>
    <w:rsid w:val="000654AD"/>
    <w:rsid w:val="00087044"/>
    <w:rsid w:val="00096748"/>
    <w:rsid w:val="001004BA"/>
    <w:rsid w:val="00127841"/>
    <w:rsid w:val="001345ED"/>
    <w:rsid w:val="00163900"/>
    <w:rsid w:val="00181A26"/>
    <w:rsid w:val="00246422"/>
    <w:rsid w:val="002519A4"/>
    <w:rsid w:val="002C6DFE"/>
    <w:rsid w:val="003112BE"/>
    <w:rsid w:val="003123FA"/>
    <w:rsid w:val="003772D2"/>
    <w:rsid w:val="003B76D9"/>
    <w:rsid w:val="003F13DE"/>
    <w:rsid w:val="003F3A6E"/>
    <w:rsid w:val="004410B9"/>
    <w:rsid w:val="004413A4"/>
    <w:rsid w:val="00442C71"/>
    <w:rsid w:val="00445EF8"/>
    <w:rsid w:val="00461C71"/>
    <w:rsid w:val="004B6B8E"/>
    <w:rsid w:val="004D0F80"/>
    <w:rsid w:val="004F068A"/>
    <w:rsid w:val="00513125"/>
    <w:rsid w:val="005178AA"/>
    <w:rsid w:val="006067F4"/>
    <w:rsid w:val="006100C2"/>
    <w:rsid w:val="00615E49"/>
    <w:rsid w:val="00656C3E"/>
    <w:rsid w:val="006B1E34"/>
    <w:rsid w:val="006C273B"/>
    <w:rsid w:val="007145DC"/>
    <w:rsid w:val="00770609"/>
    <w:rsid w:val="007769AF"/>
    <w:rsid w:val="00783439"/>
    <w:rsid w:val="00786E51"/>
    <w:rsid w:val="007E3DD2"/>
    <w:rsid w:val="008335A2"/>
    <w:rsid w:val="008622CF"/>
    <w:rsid w:val="008833DA"/>
    <w:rsid w:val="00894FBB"/>
    <w:rsid w:val="008B6A20"/>
    <w:rsid w:val="008D5CED"/>
    <w:rsid w:val="00926A71"/>
    <w:rsid w:val="00934732"/>
    <w:rsid w:val="00967762"/>
    <w:rsid w:val="00970ADF"/>
    <w:rsid w:val="009726B5"/>
    <w:rsid w:val="00986E40"/>
    <w:rsid w:val="0099609B"/>
    <w:rsid w:val="009C67EF"/>
    <w:rsid w:val="009D0D0E"/>
    <w:rsid w:val="00A348C9"/>
    <w:rsid w:val="00A77CF4"/>
    <w:rsid w:val="00B1369E"/>
    <w:rsid w:val="00B249C1"/>
    <w:rsid w:val="00B86F64"/>
    <w:rsid w:val="00BC5308"/>
    <w:rsid w:val="00BD48D4"/>
    <w:rsid w:val="00BD7E54"/>
    <w:rsid w:val="00BF087B"/>
    <w:rsid w:val="00BF2A8B"/>
    <w:rsid w:val="00C00995"/>
    <w:rsid w:val="00C85308"/>
    <w:rsid w:val="00C8588F"/>
    <w:rsid w:val="00CA70AC"/>
    <w:rsid w:val="00CB23AA"/>
    <w:rsid w:val="00D043AD"/>
    <w:rsid w:val="00D110B7"/>
    <w:rsid w:val="00D16B4E"/>
    <w:rsid w:val="00D249B3"/>
    <w:rsid w:val="00D31AE0"/>
    <w:rsid w:val="00D4276D"/>
    <w:rsid w:val="00D57027"/>
    <w:rsid w:val="00D62F34"/>
    <w:rsid w:val="00DA6699"/>
    <w:rsid w:val="00DE18D4"/>
    <w:rsid w:val="00DE7713"/>
    <w:rsid w:val="00DF69BD"/>
    <w:rsid w:val="00E17472"/>
    <w:rsid w:val="00E46DE2"/>
    <w:rsid w:val="00E56C50"/>
    <w:rsid w:val="00E61F54"/>
    <w:rsid w:val="00E66AE5"/>
    <w:rsid w:val="00E84D0F"/>
    <w:rsid w:val="00E965F4"/>
    <w:rsid w:val="00EC5B52"/>
    <w:rsid w:val="00ED6AF1"/>
    <w:rsid w:val="00EE475C"/>
    <w:rsid w:val="00EE562E"/>
    <w:rsid w:val="00F23A0A"/>
    <w:rsid w:val="00F50492"/>
    <w:rsid w:val="00F56650"/>
    <w:rsid w:val="00F61800"/>
    <w:rsid w:val="00F8704F"/>
    <w:rsid w:val="00FD1553"/>
    <w:rsid w:val="00FD1B7A"/>
    <w:rsid w:val="00FD2EC5"/>
    <w:rsid w:val="00FE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8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D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6650"/>
    <w:rPr>
      <w:strike w:val="0"/>
      <w:dstrike w:val="0"/>
      <w:color w:val="33B89E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42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C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C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C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C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B23AA"/>
    <w:pPr>
      <w:spacing w:after="150" w:line="240" w:lineRule="auto"/>
    </w:pPr>
    <w:rPr>
      <w:rFonts w:ascii="LatoRegular" w:eastAsia="Times New Roman" w:hAnsi="LatoRegular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F13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3DE"/>
  </w:style>
  <w:style w:type="paragraph" w:styleId="Footer">
    <w:name w:val="footer"/>
    <w:basedOn w:val="Normal"/>
    <w:link w:val="FooterChar"/>
    <w:uiPriority w:val="99"/>
    <w:unhideWhenUsed/>
    <w:rsid w:val="003F13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3DE"/>
  </w:style>
  <w:style w:type="paragraph" w:styleId="Revision">
    <w:name w:val="Revision"/>
    <w:hidden/>
    <w:uiPriority w:val="99"/>
    <w:semiHidden/>
    <w:rsid w:val="00FD2EC5"/>
    <w:pPr>
      <w:spacing w:after="0" w:line="240" w:lineRule="auto"/>
    </w:pPr>
  </w:style>
  <w:style w:type="paragraph" w:styleId="NoSpacing">
    <w:name w:val="No Spacing"/>
    <w:uiPriority w:val="1"/>
    <w:qFormat/>
    <w:rsid w:val="00BF2A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D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6650"/>
    <w:rPr>
      <w:strike w:val="0"/>
      <w:dstrike w:val="0"/>
      <w:color w:val="33B89E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42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C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C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C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C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B23AA"/>
    <w:pPr>
      <w:spacing w:after="150" w:line="240" w:lineRule="auto"/>
    </w:pPr>
    <w:rPr>
      <w:rFonts w:ascii="LatoRegular" w:eastAsia="Times New Roman" w:hAnsi="LatoRegular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F13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3DE"/>
  </w:style>
  <w:style w:type="paragraph" w:styleId="Footer">
    <w:name w:val="footer"/>
    <w:basedOn w:val="Normal"/>
    <w:link w:val="FooterChar"/>
    <w:uiPriority w:val="99"/>
    <w:unhideWhenUsed/>
    <w:rsid w:val="003F13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3DE"/>
  </w:style>
  <w:style w:type="paragraph" w:styleId="Revision">
    <w:name w:val="Revision"/>
    <w:hidden/>
    <w:uiPriority w:val="99"/>
    <w:semiHidden/>
    <w:rsid w:val="00FD2EC5"/>
    <w:pPr>
      <w:spacing w:after="0" w:line="240" w:lineRule="auto"/>
    </w:pPr>
  </w:style>
  <w:style w:type="paragraph" w:styleId="NoSpacing">
    <w:name w:val="No Spacing"/>
    <w:uiPriority w:val="1"/>
    <w:qFormat/>
    <w:rsid w:val="00BF2A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1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2086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03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290317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67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8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754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73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5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expansion.com/medi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harein.com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im@flexpans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Sullivan</dc:creator>
  <cp:lastModifiedBy>Timothy Willis</cp:lastModifiedBy>
  <cp:revision>5</cp:revision>
  <dcterms:created xsi:type="dcterms:W3CDTF">2014-06-30T19:51:00Z</dcterms:created>
  <dcterms:modified xsi:type="dcterms:W3CDTF">2014-06-30T20:19:00Z</dcterms:modified>
</cp:coreProperties>
</file>